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bookmarkStart w:id="0" w:name="_GoBack"/>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bookmarkEnd w:id="0"/>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385865C" w:rsidR="0002636F" w:rsidRPr="00C25B89" w:rsidRDefault="0002636F" w:rsidP="00C25B8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C25B89">
        <w:rPr>
          <w:rFonts w:ascii="Arial" w:eastAsia="Times New Roman" w:hAnsi="Arial" w:cs="Arial"/>
          <w:color w:val="000000" w:themeColor="text1"/>
          <w:sz w:val="20"/>
          <w:szCs w:val="20"/>
          <w:lang w:eastAsia="ar-SA"/>
        </w:rPr>
        <w:t xml:space="preserve"> III/35116 Budíkovice – most ev. č. 35116-2</w:t>
      </w:r>
      <w:r w:rsidRPr="00C25B89">
        <w:rPr>
          <w:rFonts w:ascii="Arial" w:eastAsia="Times New Roman" w:hAnsi="Arial" w:cs="Arial"/>
          <w:b/>
          <w:color w:val="000000" w:themeColor="text1"/>
          <w:sz w:val="20"/>
          <w:szCs w:val="20"/>
          <w:lang w:eastAsia="cs-CZ"/>
        </w:rPr>
        <w:t xml:space="preserve">, </w:t>
      </w:r>
      <w:r w:rsidRPr="00C25B89">
        <w:rPr>
          <w:rFonts w:ascii="Arial" w:eastAsia="Times New Roman" w:hAnsi="Arial" w:cs="Arial"/>
          <w:color w:val="000000" w:themeColor="text1"/>
          <w:sz w:val="20"/>
          <w:szCs w:val="20"/>
          <w:lang w:eastAsia="ar-SA"/>
        </w:rPr>
        <w:t> v podrobnostech a za dodržení podmínek uvedených v </w:t>
      </w:r>
      <w:r w:rsidRPr="00C25B89">
        <w:rPr>
          <w:rFonts w:ascii="Arial" w:eastAsia="Times New Roman" w:hAnsi="Arial" w:cs="Arial"/>
          <w:b/>
          <w:color w:val="000000" w:themeColor="text1"/>
          <w:sz w:val="20"/>
          <w:szCs w:val="20"/>
          <w:lang w:eastAsia="ar-SA"/>
        </w:rPr>
        <w:t>přílohách</w:t>
      </w:r>
      <w:r w:rsidRPr="00C25B89">
        <w:rPr>
          <w:rFonts w:ascii="Arial" w:eastAsia="Times New Roman" w:hAnsi="Arial" w:cs="Arial"/>
          <w:color w:val="000000" w:themeColor="text1"/>
          <w:sz w:val="20"/>
          <w:szCs w:val="20"/>
          <w:lang w:eastAsia="ar-SA"/>
        </w:rPr>
        <w:t xml:space="preserve"> této smlouvy, přičemž ujednání v </w:t>
      </w:r>
      <w:r w:rsidRPr="00C25B89">
        <w:rPr>
          <w:rFonts w:ascii="Arial" w:eastAsia="Times New Roman" w:hAnsi="Arial" w:cs="Arial"/>
          <w:b/>
          <w:color w:val="000000" w:themeColor="text1"/>
          <w:sz w:val="20"/>
          <w:szCs w:val="20"/>
          <w:lang w:eastAsia="ar-SA"/>
        </w:rPr>
        <w:t xml:space="preserve">Příloze A1 </w:t>
      </w:r>
      <w:r w:rsidRPr="00C25B89">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7D8DDD8C" w:rsidR="0002636F" w:rsidRPr="001F555A" w:rsidRDefault="0002636F" w:rsidP="00C25B89">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w:t>
            </w:r>
            <w:r w:rsidR="00C25B89">
              <w:rPr>
                <w:rFonts w:ascii="Arial" w:hAnsi="Arial" w:cs="Arial"/>
                <w:b/>
                <w:color w:val="000000" w:themeColor="text1"/>
                <w:sz w:val="20"/>
                <w:szCs w:val="20"/>
                <w:lang w:eastAsia="cs-CZ"/>
              </w:rPr>
              <w:t>180</w:t>
            </w:r>
            <w:r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1B30D076"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C25B89">
        <w:rPr>
          <w:rFonts w:ascii="Arial" w:eastAsia="Times New Roman" w:hAnsi="Arial" w:cs="Arial"/>
          <w:color w:val="000000" w:themeColor="text1"/>
          <w:sz w:val="20"/>
          <w:szCs w:val="20"/>
          <w:lang w:eastAsia="cs-CZ"/>
        </w:rPr>
        <w:t>180</w:t>
      </w:r>
      <w:r w:rsidR="00F87B05"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lastRenderedPageBreak/>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w:t>
      </w:r>
      <w:r w:rsidRPr="001F555A">
        <w:rPr>
          <w:rFonts w:ascii="Arial" w:hAnsi="Arial" w:cs="Arial"/>
          <w:color w:val="000000" w:themeColor="text1"/>
          <w:sz w:val="20"/>
        </w:rPr>
        <w:lastRenderedPageBreak/>
        <w:t xml:space="preserve">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4BBE222B"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3BD4C4C5"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2A64777"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lastRenderedPageBreak/>
        <w:t xml:space="preserve">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xml:space="preserve">. Za účelem prokázání splnění tohoto požadavku je zhotovitel povinen doložit objednateli do 3 pracovních dnů od doručení výzvy </w:t>
      </w:r>
      <w:r w:rsidRPr="001F555A">
        <w:rPr>
          <w:rFonts w:ascii="Arial" w:eastAsia="Times New Roman" w:hAnsi="Arial" w:cs="Arial"/>
          <w:color w:val="000000" w:themeColor="text1"/>
          <w:sz w:val="20"/>
          <w:szCs w:val="20"/>
          <w:lang w:eastAsia="ar-SA"/>
        </w:rPr>
        <w:lastRenderedPageBreak/>
        <w:t>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20F8C9BF"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7073A">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7073A">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AF456A3" w14:textId="77777777" w:rsidR="009A7306" w:rsidRDefault="009A7306" w:rsidP="00C25B89">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771EAD80" w:rsidR="00C25B89" w:rsidRPr="0002636F" w:rsidRDefault="00C25B89" w:rsidP="00C25B89">
          <w:pPr>
            <w:rPr>
              <w:rFonts w:ascii="Arial" w:hAnsi="Arial" w:cs="Arial"/>
              <w:b/>
              <w:sz w:val="16"/>
              <w:szCs w:val="16"/>
            </w:rPr>
          </w:pPr>
          <w:r>
            <w:rPr>
              <w:rFonts w:ascii="Arial" w:hAnsi="Arial" w:cs="Arial"/>
              <w:b/>
              <w:sz w:val="16"/>
              <w:szCs w:val="16"/>
            </w:rPr>
            <w:t>III/35116 Budíkovice – most ev. č. 35116-2</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22A99"/>
    <w:rsid w:val="00242172"/>
    <w:rsid w:val="00263365"/>
    <w:rsid w:val="0028786D"/>
    <w:rsid w:val="002B4502"/>
    <w:rsid w:val="002D6A04"/>
    <w:rsid w:val="002F0643"/>
    <w:rsid w:val="00301604"/>
    <w:rsid w:val="003715CF"/>
    <w:rsid w:val="00380BB8"/>
    <w:rsid w:val="00386351"/>
    <w:rsid w:val="003913CF"/>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7073A"/>
    <w:rsid w:val="0088465A"/>
    <w:rsid w:val="00886504"/>
    <w:rsid w:val="00887BA2"/>
    <w:rsid w:val="008F2FA1"/>
    <w:rsid w:val="009014AB"/>
    <w:rsid w:val="009074AC"/>
    <w:rsid w:val="00924428"/>
    <w:rsid w:val="00933BF8"/>
    <w:rsid w:val="009A7306"/>
    <w:rsid w:val="009E455D"/>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25B89"/>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5DF50-8F44-492F-8327-D92206D1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5285</Words>
  <Characters>31184</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40</cp:revision>
  <dcterms:created xsi:type="dcterms:W3CDTF">2025-10-02T06:27:00Z</dcterms:created>
  <dcterms:modified xsi:type="dcterms:W3CDTF">2025-11-18T06:43:00Z</dcterms:modified>
</cp:coreProperties>
</file>